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367" w:rsidRPr="005D5F52" w:rsidRDefault="00A85367" w:rsidP="00A85367">
      <w:pPr>
        <w:keepNext/>
        <w:keepLines/>
        <w:spacing w:before="200" w:after="0"/>
        <w:outlineLvl w:val="1"/>
        <w:rPr>
          <w:rFonts w:eastAsia="Calibri" w:cstheme="majorBidi"/>
          <w:b/>
          <w:bCs/>
          <w:noProof/>
          <w:sz w:val="28"/>
          <w:szCs w:val="26"/>
        </w:rPr>
      </w:pPr>
      <w:r w:rsidRPr="005D5F52">
        <w:rPr>
          <w:rFonts w:eastAsia="Calibri" w:cstheme="majorBidi"/>
          <w:b/>
          <w:bCs/>
          <w:noProof/>
          <w:sz w:val="28"/>
          <w:szCs w:val="26"/>
        </w:rPr>
        <w:t>Form 3</w:t>
      </w:r>
    </w:p>
    <w:p w:rsidR="00A85367" w:rsidRPr="005D5F52" w:rsidRDefault="00A85367" w:rsidP="00A85367">
      <w:pPr>
        <w:jc w:val="center"/>
        <w:rPr>
          <w:rFonts w:ascii="Calibri" w:eastAsia="Calibri" w:hAnsi="Calibri" w:cs="Times New Roman"/>
          <w:b/>
        </w:rPr>
      </w:pPr>
    </w:p>
    <w:p w:rsidR="00A85367" w:rsidRPr="005D5F52" w:rsidRDefault="00A85367" w:rsidP="00A85367">
      <w:pPr>
        <w:jc w:val="center"/>
        <w:rPr>
          <w:rFonts w:ascii="Calibri" w:eastAsia="Calibri" w:hAnsi="Calibri" w:cs="Times New Roman"/>
          <w:b/>
        </w:rPr>
      </w:pPr>
      <w:r w:rsidRPr="005D5F52"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43FE18" wp14:editId="787786F4">
                <wp:simplePos x="0" y="0"/>
                <wp:positionH relativeFrom="column">
                  <wp:posOffset>4680585</wp:posOffset>
                </wp:positionH>
                <wp:positionV relativeFrom="paragraph">
                  <wp:posOffset>282575</wp:posOffset>
                </wp:positionV>
                <wp:extent cx="1428750" cy="724535"/>
                <wp:effectExtent l="0" t="0" r="19050" b="18415"/>
                <wp:wrapNone/>
                <wp:docPr id="17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724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367" w:rsidRPr="001E0BE4" w:rsidRDefault="00A85367" w:rsidP="00A85367">
                            <w:pPr>
                              <w:spacing w:after="0"/>
                              <w:jc w:val="center"/>
                              <w:rPr>
                                <w:rFonts w:ascii="Calibri" w:hAnsi="Calibri"/>
                                <w:sz w:val="10"/>
                                <w:szCs w:val="10"/>
                              </w:rPr>
                            </w:pPr>
                          </w:p>
                          <w:p w:rsidR="00A85367" w:rsidRPr="0042444C" w:rsidRDefault="00A85367" w:rsidP="00A85367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42444C">
                              <w:rPr>
                                <w:rFonts w:ascii="Calibri" w:hAnsi="Calibri"/>
                              </w:rPr>
                              <w:t xml:space="preserve">Logo </w:t>
                            </w:r>
                            <w:r>
                              <w:rPr>
                                <w:rFonts w:ascii="Calibri" w:hAnsi="Calibri"/>
                              </w:rPr>
                              <w:t xml:space="preserve">of the </w:t>
                            </w:r>
                            <w:proofErr w:type="spellStart"/>
                            <w:r w:rsidRPr="0042444C">
                              <w:rPr>
                                <w:rFonts w:ascii="Calibri" w:hAnsi="Calibri"/>
                              </w:rPr>
                              <w:t>Region</w:t>
                            </w:r>
                            <w:proofErr w:type="spellEnd"/>
                            <w:r w:rsidRPr="0042444C">
                              <w:rPr>
                                <w:rFonts w:ascii="Calibri" w:hAnsi="Calibri"/>
                              </w:rPr>
                              <w:t>/Provinc</w:t>
                            </w:r>
                            <w:r>
                              <w:rPr>
                                <w:rFonts w:ascii="Calibri" w:hAnsi="Calibri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368.55pt;margin-top:22.25pt;width:112.5pt;height:57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">
                <v:textbox>
                  <w:txbxContent>
                    <w:p w:rsidR="00A85367" w:rsidRPr="001E0BE4" w:rsidRDefault="00A85367" w:rsidP="00A85367">
                      <w:pPr>
                        <w:spacing w:after="0"/>
                        <w:jc w:val="center"/>
                        <w:rPr>
                          <w:rFonts w:ascii="Calibri" w:hAnsi="Calibri"/>
                          <w:sz w:val="10"/>
                          <w:szCs w:val="10"/>
                        </w:rPr>
                      </w:pPr>
                    </w:p>
                    <w:p w:rsidR="00A85367" w:rsidRPr="0042444C" w:rsidRDefault="00A85367" w:rsidP="00A85367">
                      <w:pPr>
                        <w:jc w:val="center"/>
                        <w:rPr>
                          <w:rFonts w:ascii="Calibri" w:hAnsi="Calibri"/>
                        </w:rPr>
                      </w:pPr>
                      <w:r w:rsidRPr="0042444C">
                        <w:rPr>
                          <w:rFonts w:ascii="Calibri" w:hAnsi="Calibri"/>
                        </w:rPr>
                        <w:t xml:space="preserve">Logo </w:t>
                      </w:r>
                      <w:r>
                        <w:rPr>
                          <w:rFonts w:ascii="Calibri" w:hAnsi="Calibri"/>
                        </w:rPr>
                        <w:t xml:space="preserve">of the </w:t>
                      </w:r>
                      <w:proofErr w:type="spellStart"/>
                      <w:r w:rsidRPr="0042444C">
                        <w:rPr>
                          <w:rFonts w:ascii="Calibri" w:hAnsi="Calibri"/>
                        </w:rPr>
                        <w:t>Region</w:t>
                      </w:r>
                      <w:proofErr w:type="spellEnd"/>
                      <w:r w:rsidRPr="0042444C">
                        <w:rPr>
                          <w:rFonts w:ascii="Calibri" w:hAnsi="Calibri"/>
                        </w:rPr>
                        <w:t>/Provinc</w:t>
                      </w:r>
                      <w:r>
                        <w:rPr>
                          <w:rFonts w:ascii="Calibri" w:hAnsi="Calibri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p w:rsidR="00A85367" w:rsidRPr="005D5F52" w:rsidRDefault="00A85367" w:rsidP="00A85367">
      <w:pPr>
        <w:jc w:val="center"/>
        <w:rPr>
          <w:rFonts w:ascii="Calibri" w:eastAsia="Calibri" w:hAnsi="Calibri" w:cs="Times New Roman"/>
          <w:szCs w:val="28"/>
        </w:rPr>
      </w:pPr>
      <w:r w:rsidRPr="005D5F52">
        <w:rPr>
          <w:rFonts w:ascii="Calibri" w:eastAsia="Calibri" w:hAnsi="Calibri" w:cs="Times New Roman"/>
          <w:noProof/>
          <w:szCs w:val="28"/>
          <w:lang w:eastAsia="it-IT"/>
        </w:rPr>
        <w:drawing>
          <wp:anchor distT="0" distB="0" distL="114300" distR="114300" simplePos="0" relativeHeight="251660288" behindDoc="0" locked="0" layoutInCell="1" allowOverlap="1" wp14:anchorId="1C812D3D" wp14:editId="22B13489">
            <wp:simplePos x="0" y="0"/>
            <wp:positionH relativeFrom="column">
              <wp:posOffset>80010</wp:posOffset>
            </wp:positionH>
            <wp:positionV relativeFrom="paragraph">
              <wp:posOffset>-2540</wp:posOffset>
            </wp:positionV>
            <wp:extent cx="1143000" cy="685800"/>
            <wp:effectExtent l="1905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D5F52">
        <w:rPr>
          <w:rFonts w:ascii="Calibri" w:eastAsia="Calibri" w:hAnsi="Calibri" w:cs="Times New Roman"/>
          <w:noProof/>
          <w:szCs w:val="28"/>
          <w:lang w:eastAsia="it-IT"/>
        </w:rPr>
        <w:drawing>
          <wp:inline distT="0" distB="0" distL="0" distR="0" wp14:anchorId="0339282A" wp14:editId="42C6962B">
            <wp:extent cx="1543050" cy="657225"/>
            <wp:effectExtent l="0" t="0" r="0" b="9525"/>
            <wp:docPr id="2" name="Immagine 2" descr="Logo_MIPA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Logo_MIPAA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367" w:rsidRPr="005D5F52" w:rsidRDefault="00A85367" w:rsidP="00A85367">
      <w:pPr>
        <w:jc w:val="center"/>
        <w:rPr>
          <w:rFonts w:ascii="Calibri" w:eastAsia="Calibri" w:hAnsi="Calibri" w:cs="Times New Roman"/>
          <w:szCs w:val="28"/>
        </w:rPr>
      </w:pPr>
    </w:p>
    <w:p w:rsidR="00A85367" w:rsidRPr="005D5F52" w:rsidRDefault="00A85367" w:rsidP="00A85367">
      <w:pPr>
        <w:jc w:val="center"/>
        <w:rPr>
          <w:rFonts w:ascii="Calibri" w:eastAsia="Calibri" w:hAnsi="Calibri" w:cs="Times New Roman"/>
          <w:b/>
          <w:sz w:val="36"/>
          <w:szCs w:val="36"/>
        </w:rPr>
      </w:pPr>
    </w:p>
    <w:p w:rsidR="00A85367" w:rsidRPr="00D62481" w:rsidRDefault="00A85367" w:rsidP="00A85367">
      <w:pPr>
        <w:jc w:val="center"/>
        <w:rPr>
          <w:b/>
          <w:lang w:val="en-US"/>
        </w:rPr>
      </w:pPr>
      <w:r w:rsidRPr="00D62481">
        <w:rPr>
          <w:b/>
          <w:lang w:val="en-US"/>
        </w:rPr>
        <w:t xml:space="preserve">Rural Development </w:t>
      </w:r>
      <w:proofErr w:type="spellStart"/>
      <w:r w:rsidRPr="00D62481">
        <w:rPr>
          <w:b/>
          <w:lang w:val="en-US"/>
        </w:rPr>
        <w:t>Programme</w:t>
      </w:r>
      <w:proofErr w:type="spellEnd"/>
      <w:r w:rsidRPr="00D62481">
        <w:rPr>
          <w:b/>
          <w:lang w:val="en-US"/>
        </w:rPr>
        <w:t xml:space="preserve"> 2014-2020</w:t>
      </w:r>
    </w:p>
    <w:p w:rsidR="00A85367" w:rsidRPr="00D62481" w:rsidRDefault="00A85367" w:rsidP="00A85367">
      <w:pPr>
        <w:jc w:val="center"/>
        <w:rPr>
          <w:b/>
          <w:lang w:val="en-US"/>
        </w:rPr>
      </w:pPr>
      <w:r w:rsidRPr="00D62481">
        <w:rPr>
          <w:b/>
          <w:lang w:val="en-US"/>
        </w:rPr>
        <w:t>Regulation (EC) 1305/2013</w:t>
      </w:r>
    </w:p>
    <w:p w:rsidR="00A85367" w:rsidRDefault="00A85367" w:rsidP="00A85367">
      <w:pPr>
        <w:jc w:val="center"/>
        <w:rPr>
          <w:b/>
          <w:lang w:val="en-US"/>
        </w:rPr>
      </w:pPr>
      <w:r w:rsidRPr="00D62481">
        <w:rPr>
          <w:b/>
          <w:lang w:val="en-US"/>
        </w:rPr>
        <w:t>Measure 19.3</w:t>
      </w:r>
    </w:p>
    <w:p w:rsidR="00A85367" w:rsidRPr="00D62481" w:rsidRDefault="00A85367" w:rsidP="00A85367">
      <w:pPr>
        <w:jc w:val="center"/>
        <w:rPr>
          <w:b/>
          <w:lang w:val="en-US"/>
        </w:rPr>
      </w:pPr>
    </w:p>
    <w:p w:rsidR="00A85367" w:rsidRPr="004C4043" w:rsidRDefault="00A85367" w:rsidP="00A85367">
      <w:pPr>
        <w:jc w:val="center"/>
        <w:rPr>
          <w:rFonts w:ascii="Calibri" w:eastAsia="Calibri" w:hAnsi="Calibri" w:cs="Times New Roman"/>
          <w:b/>
          <w:sz w:val="28"/>
          <w:szCs w:val="28"/>
          <w:lang w:val="en-US"/>
        </w:rPr>
      </w:pPr>
      <w:r w:rsidRPr="004C4043">
        <w:rPr>
          <w:rFonts w:ascii="Calibri" w:eastAsia="Calibri" w:hAnsi="Calibri" w:cs="Times New Roman"/>
          <w:b/>
          <w:sz w:val="28"/>
          <w:szCs w:val="28"/>
          <w:lang w:val="en-US"/>
        </w:rPr>
        <w:t xml:space="preserve"> “          </w:t>
      </w:r>
      <w:r w:rsidRPr="004C4043">
        <w:rPr>
          <w:rFonts w:ascii="Calibri" w:eastAsia="Calibri" w:hAnsi="Calibri" w:cs="Times New Roman"/>
          <w:b/>
          <w:i/>
          <w:sz w:val="28"/>
          <w:szCs w:val="28"/>
          <w:lang w:val="en-US"/>
        </w:rPr>
        <w:t>Title of the project</w:t>
      </w:r>
      <w:r w:rsidRPr="004C4043">
        <w:rPr>
          <w:rFonts w:ascii="Calibri" w:eastAsia="Calibri" w:hAnsi="Calibri" w:cs="Times New Roman"/>
          <w:b/>
          <w:sz w:val="28"/>
          <w:szCs w:val="28"/>
          <w:lang w:val="en-US"/>
        </w:rPr>
        <w:t xml:space="preserve">      ”</w:t>
      </w:r>
    </w:p>
    <w:p w:rsidR="00A85367" w:rsidRPr="004C4043" w:rsidRDefault="00A85367" w:rsidP="00A85367">
      <w:pPr>
        <w:jc w:val="center"/>
        <w:rPr>
          <w:rFonts w:ascii="Calibri" w:eastAsia="Calibri" w:hAnsi="Calibri" w:cs="Times New Roman"/>
          <w:szCs w:val="28"/>
          <w:lang w:val="en-US"/>
        </w:rPr>
      </w:pPr>
    </w:p>
    <w:p w:rsidR="00A85367" w:rsidRPr="004C4043" w:rsidRDefault="00A85367" w:rsidP="00A85367">
      <w:pPr>
        <w:jc w:val="center"/>
        <w:rPr>
          <w:rFonts w:ascii="Calibri" w:eastAsia="Calibri" w:hAnsi="Calibri" w:cs="Times New Roman"/>
          <w:sz w:val="26"/>
          <w:szCs w:val="26"/>
          <w:lang w:val="en-US"/>
        </w:rPr>
      </w:pPr>
      <w:r w:rsidRPr="004C4043">
        <w:rPr>
          <w:rFonts w:ascii="Calibri" w:eastAsia="Calibri" w:hAnsi="Calibri" w:cs="Times New Roman"/>
          <w:sz w:val="26"/>
          <w:szCs w:val="26"/>
          <w:lang w:val="en-US"/>
        </w:rPr>
        <w:t>Code of project …..</w:t>
      </w:r>
    </w:p>
    <w:p w:rsidR="00A85367" w:rsidRPr="004C4043" w:rsidRDefault="00A85367" w:rsidP="00A85367">
      <w:pPr>
        <w:jc w:val="center"/>
        <w:rPr>
          <w:rFonts w:ascii="Calibri" w:eastAsia="Calibri" w:hAnsi="Calibri" w:cs="Times New Roman"/>
          <w:sz w:val="26"/>
          <w:szCs w:val="26"/>
          <w:lang w:val="en-US"/>
        </w:rPr>
      </w:pPr>
    </w:p>
    <w:p w:rsidR="00A85367" w:rsidRDefault="00A85367" w:rsidP="00A85367">
      <w:pPr>
        <w:keepNext/>
        <w:keepLines/>
        <w:tabs>
          <w:tab w:val="left" w:pos="1695"/>
          <w:tab w:val="center" w:pos="4819"/>
        </w:tabs>
        <w:spacing w:before="200" w:after="0"/>
        <w:outlineLvl w:val="1"/>
        <w:rPr>
          <w:rFonts w:eastAsiaTheme="majorEastAsia" w:cstheme="majorBidi"/>
          <w:b/>
          <w:bCs/>
          <w:sz w:val="28"/>
          <w:szCs w:val="26"/>
          <w:lang w:val="en-US"/>
        </w:rPr>
      </w:pPr>
      <w:bookmarkStart w:id="0" w:name="_Toc462051737"/>
      <w:bookmarkStart w:id="1" w:name="_Toc462823993"/>
      <w:bookmarkStart w:id="2" w:name="_Toc463862329"/>
      <w:bookmarkStart w:id="3" w:name="_Toc463873366"/>
      <w:r w:rsidRPr="004C4043">
        <w:rPr>
          <w:rFonts w:eastAsiaTheme="majorEastAsia" w:cstheme="majorBidi"/>
          <w:b/>
          <w:bCs/>
          <w:sz w:val="28"/>
          <w:szCs w:val="26"/>
          <w:lang w:val="en-US"/>
        </w:rPr>
        <w:tab/>
      </w:r>
      <w:r w:rsidRPr="004C4043">
        <w:rPr>
          <w:rFonts w:eastAsiaTheme="majorEastAsia" w:cstheme="majorBidi"/>
          <w:b/>
          <w:bCs/>
          <w:sz w:val="28"/>
          <w:szCs w:val="26"/>
          <w:lang w:val="en-US"/>
        </w:rPr>
        <w:tab/>
      </w:r>
      <w:bookmarkEnd w:id="0"/>
      <w:bookmarkEnd w:id="1"/>
      <w:bookmarkEnd w:id="2"/>
      <w:bookmarkEnd w:id="3"/>
      <w:r>
        <w:rPr>
          <w:rFonts w:eastAsiaTheme="majorEastAsia" w:cstheme="majorBidi"/>
          <w:b/>
          <w:bCs/>
          <w:sz w:val="28"/>
          <w:szCs w:val="26"/>
          <w:lang w:val="en-US"/>
        </w:rPr>
        <w:t>Financial report form</w:t>
      </w:r>
    </w:p>
    <w:p w:rsidR="00A85367" w:rsidRDefault="00A85367" w:rsidP="00A85367">
      <w:pPr>
        <w:keepNext/>
        <w:keepLines/>
        <w:tabs>
          <w:tab w:val="left" w:pos="1695"/>
          <w:tab w:val="center" w:pos="4819"/>
        </w:tabs>
        <w:spacing w:before="200" w:after="0"/>
        <w:outlineLvl w:val="1"/>
        <w:rPr>
          <w:rFonts w:eastAsiaTheme="majorEastAsia" w:cstheme="majorBidi"/>
          <w:b/>
          <w:bCs/>
          <w:sz w:val="28"/>
          <w:szCs w:val="26"/>
          <w:lang w:val="en-US"/>
        </w:rPr>
      </w:pPr>
    </w:p>
    <w:p w:rsidR="00A85367" w:rsidRDefault="00A85367" w:rsidP="00A85367">
      <w:pPr>
        <w:keepNext/>
        <w:keepLines/>
        <w:tabs>
          <w:tab w:val="left" w:pos="1695"/>
          <w:tab w:val="center" w:pos="4819"/>
        </w:tabs>
        <w:spacing w:before="200" w:after="0"/>
        <w:outlineLvl w:val="1"/>
        <w:rPr>
          <w:rFonts w:eastAsiaTheme="majorEastAsia" w:cstheme="majorBidi"/>
          <w:b/>
          <w:bCs/>
          <w:sz w:val="28"/>
          <w:szCs w:val="26"/>
          <w:lang w:val="en-US"/>
        </w:rPr>
        <w:sectPr w:rsidR="00A85367" w:rsidSect="005D5F52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tbl>
      <w:tblPr>
        <w:tblW w:w="5567" w:type="pct"/>
        <w:tblInd w:w="-8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9"/>
        <w:gridCol w:w="880"/>
        <w:gridCol w:w="794"/>
        <w:gridCol w:w="482"/>
        <w:gridCol w:w="341"/>
        <w:gridCol w:w="418"/>
        <w:gridCol w:w="382"/>
        <w:gridCol w:w="736"/>
        <w:gridCol w:w="13"/>
        <w:gridCol w:w="581"/>
        <w:gridCol w:w="199"/>
        <w:gridCol w:w="77"/>
        <w:gridCol w:w="543"/>
        <w:gridCol w:w="167"/>
        <w:gridCol w:w="543"/>
        <w:gridCol w:w="125"/>
        <w:gridCol w:w="10"/>
        <w:gridCol w:w="74"/>
        <w:gridCol w:w="610"/>
        <w:gridCol w:w="39"/>
        <w:gridCol w:w="196"/>
        <w:gridCol w:w="289"/>
        <w:gridCol w:w="710"/>
        <w:gridCol w:w="636"/>
        <w:gridCol w:w="6"/>
        <w:gridCol w:w="463"/>
        <w:gridCol w:w="58"/>
        <w:gridCol w:w="646"/>
        <w:gridCol w:w="292"/>
        <w:gridCol w:w="411"/>
        <w:gridCol w:w="498"/>
        <w:gridCol w:w="222"/>
        <w:gridCol w:w="610"/>
        <w:gridCol w:w="222"/>
        <w:gridCol w:w="996"/>
        <w:gridCol w:w="161"/>
        <w:gridCol w:w="954"/>
        <w:gridCol w:w="424"/>
        <w:gridCol w:w="16"/>
      </w:tblGrid>
      <w:tr w:rsidR="00A85367" w:rsidRPr="006558C8" w:rsidTr="00A85367">
        <w:trPr>
          <w:gridAfter w:val="21"/>
          <w:wAfter w:w="2633" w:type="pct"/>
          <w:trHeight w:val="300"/>
        </w:trPr>
        <w:tc>
          <w:tcPr>
            <w:tcW w:w="907" w:type="pct"/>
            <w:gridSpan w:val="3"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lastRenderedPageBreak/>
              <w:t>Project "</w:t>
            </w:r>
            <w:bookmarkStart w:id="4" w:name="_GoBack"/>
            <w:bookmarkEnd w:id="4"/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 xml:space="preserve">……………” </w:t>
            </w:r>
          </w:p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256" w:type="pct"/>
            <w:gridSpan w:val="2"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478" w:type="pct"/>
            <w:gridSpan w:val="3"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(code )</w:t>
            </w:r>
          </w:p>
        </w:tc>
        <w:tc>
          <w:tcPr>
            <w:tcW w:w="271" w:type="pct"/>
            <w:gridSpan w:val="4"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455" w:type="pct"/>
            <w:gridSpan w:val="6"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</w:p>
        </w:tc>
      </w:tr>
      <w:tr w:rsidR="00A85367" w:rsidRPr="006558C8" w:rsidTr="00A85367">
        <w:trPr>
          <w:trHeight w:val="315"/>
        </w:trPr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LAG ………………</w:t>
            </w:r>
          </w:p>
        </w:tc>
        <w:tc>
          <w:tcPr>
            <w:tcW w:w="2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A85367" w:rsidRPr="006558C8" w:rsidRDefault="00A85367" w:rsidP="00B141E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/>
              </w:rPr>
              <w:t>Cost category</w:t>
            </w:r>
          </w:p>
        </w:tc>
        <w:tc>
          <w:tcPr>
            <w:tcW w:w="39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A85367" w:rsidRPr="006558C8" w:rsidRDefault="00A85367" w:rsidP="00B141E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/>
              </w:rPr>
              <w:t>Brief description of the expenditure</w:t>
            </w:r>
          </w:p>
        </w:tc>
        <w:tc>
          <w:tcPr>
            <w:tcW w:w="1284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4BD97"/>
            <w:vAlign w:val="center"/>
          </w:tcPr>
          <w:p w:rsidR="00A85367" w:rsidRPr="006558C8" w:rsidRDefault="00A85367" w:rsidP="00B141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  <w:lang w:val="en-US"/>
              </w:rPr>
              <w:t>Expenditure details</w:t>
            </w:r>
          </w:p>
        </w:tc>
        <w:tc>
          <w:tcPr>
            <w:tcW w:w="94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4BD97"/>
            <w:vAlign w:val="center"/>
          </w:tcPr>
          <w:p w:rsidR="00A85367" w:rsidRPr="006558C8" w:rsidRDefault="00A85367" w:rsidP="00B141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  <w:lang w:val="en-US"/>
              </w:rPr>
              <w:t>Payment details</w:t>
            </w:r>
          </w:p>
        </w:tc>
        <w:tc>
          <w:tcPr>
            <w:tcW w:w="171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4BD97"/>
          </w:tcPr>
          <w:p w:rsidR="00A85367" w:rsidRPr="006558C8" w:rsidRDefault="00A85367" w:rsidP="00B141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  <w:lang w:val="en-US"/>
              </w:rPr>
              <w:t>Eligible costs</w:t>
            </w:r>
          </w:p>
        </w:tc>
      </w:tr>
      <w:tr w:rsidR="00A85367" w:rsidRPr="006558C8" w:rsidTr="00A85367">
        <w:trPr>
          <w:gridAfter w:val="1"/>
          <w:wAfter w:w="5" w:type="pct"/>
          <w:trHeight w:val="675"/>
        </w:trPr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367" w:rsidRPr="006558C8" w:rsidRDefault="00A85367" w:rsidP="00B141E0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2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367" w:rsidRPr="006558C8" w:rsidRDefault="00A85367" w:rsidP="00B141E0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39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367" w:rsidRPr="006558C8" w:rsidRDefault="00A85367" w:rsidP="00B141E0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58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A85367" w:rsidRPr="006558C8" w:rsidRDefault="00A85367" w:rsidP="00B141E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  <w:highlight w:val="yellow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  <w:lang w:val="en-US"/>
              </w:rPr>
              <w:t>Ex</w:t>
            </w:r>
            <w:proofErr w:type="spellStart"/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penditure</w:t>
            </w:r>
            <w:proofErr w:type="spellEnd"/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document</w:t>
            </w:r>
            <w:proofErr w:type="spellEnd"/>
          </w:p>
        </w:tc>
        <w:tc>
          <w:tcPr>
            <w:tcW w:w="24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85367" w:rsidRPr="006558C8" w:rsidRDefault="00A85367" w:rsidP="00B141E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15"/>
                <w:szCs w:val="15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15"/>
                <w:szCs w:val="15"/>
              </w:rPr>
              <w:t xml:space="preserve">NET </w:t>
            </w:r>
            <w:proofErr w:type="spellStart"/>
            <w:r w:rsidRPr="006558C8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15"/>
                <w:szCs w:val="15"/>
              </w:rPr>
              <w:t>amount</w:t>
            </w:r>
            <w:proofErr w:type="spellEnd"/>
          </w:p>
        </w:tc>
        <w:tc>
          <w:tcPr>
            <w:tcW w:w="245" w:type="pct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A85367" w:rsidRPr="006558C8" w:rsidRDefault="00A85367" w:rsidP="00B141E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15"/>
                <w:szCs w:val="15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15"/>
                <w:szCs w:val="15"/>
              </w:rPr>
              <w:t>VAT</w:t>
            </w:r>
          </w:p>
        </w:tc>
        <w:tc>
          <w:tcPr>
            <w:tcW w:w="211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85367" w:rsidRPr="006558C8" w:rsidRDefault="00A85367" w:rsidP="00B141E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15"/>
                <w:szCs w:val="15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15"/>
                <w:szCs w:val="15"/>
              </w:rPr>
              <w:t>Total</w:t>
            </w:r>
          </w:p>
        </w:tc>
        <w:tc>
          <w:tcPr>
            <w:tcW w:w="59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A85367" w:rsidRPr="006558C8" w:rsidRDefault="00A85367" w:rsidP="00B141E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proofErr w:type="spellStart"/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Payment</w:t>
            </w:r>
            <w:proofErr w:type="spellEnd"/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 xml:space="preserve">  </w:t>
            </w:r>
            <w:proofErr w:type="spellStart"/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document</w:t>
            </w:r>
            <w:proofErr w:type="spellEnd"/>
          </w:p>
        </w:tc>
        <w:tc>
          <w:tcPr>
            <w:tcW w:w="19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85367" w:rsidRPr="006558C8" w:rsidRDefault="00A85367" w:rsidP="00B141E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15"/>
                <w:szCs w:val="15"/>
              </w:rPr>
              <w:t xml:space="preserve">NET </w:t>
            </w:r>
            <w:proofErr w:type="spellStart"/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15"/>
                <w:szCs w:val="15"/>
              </w:rPr>
              <w:t>amount</w:t>
            </w:r>
            <w:proofErr w:type="spellEnd"/>
          </w:p>
        </w:tc>
        <w:tc>
          <w:tcPr>
            <w:tcW w:w="14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85367" w:rsidRPr="006558C8" w:rsidRDefault="00A85367" w:rsidP="00B141E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15"/>
                <w:szCs w:val="15"/>
              </w:rPr>
              <w:t>VAT</w:t>
            </w:r>
          </w:p>
        </w:tc>
        <w:tc>
          <w:tcPr>
            <w:tcW w:w="662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A85367" w:rsidRPr="006558C8" w:rsidRDefault="00A85367" w:rsidP="00B141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  <w:lang w:val="en-US"/>
              </w:rPr>
              <w:t>Amount relevant to the action</w:t>
            </w:r>
          </w:p>
        </w:tc>
        <w:tc>
          <w:tcPr>
            <w:tcW w:w="25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</w:tcPr>
          <w:p w:rsidR="00A85367" w:rsidRPr="006558C8" w:rsidRDefault="00A85367" w:rsidP="00B141E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proofErr w:type="spellStart"/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15"/>
                <w:szCs w:val="15"/>
              </w:rPr>
              <w:t>remaining</w:t>
            </w:r>
            <w:proofErr w:type="spellEnd"/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15"/>
                <w:szCs w:val="15"/>
              </w:rPr>
              <w:t>amount</w:t>
            </w:r>
            <w:proofErr w:type="spellEnd"/>
          </w:p>
        </w:tc>
        <w:tc>
          <w:tcPr>
            <w:tcW w:w="31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BFBFBF"/>
          </w:tcPr>
          <w:p w:rsidR="00A85367" w:rsidRDefault="00A85367" w:rsidP="00B141E0">
            <w:pPr>
              <w:spacing w:after="120"/>
              <w:jc w:val="center"/>
              <w:rPr>
                <w:ins w:id="5" w:author="Barbara Zanetti" w:date="2017-01-10T15:06:00Z"/>
                <w:rFonts w:ascii="Calibri" w:eastAsia="Times New Roman" w:hAnsi="Calibri" w:cs="Times New Roman"/>
                <w:b/>
                <w:bCs/>
                <w:color w:val="000000"/>
                <w:sz w:val="15"/>
                <w:szCs w:val="15"/>
              </w:rPr>
            </w:pPr>
          </w:p>
          <w:p w:rsidR="00A85367" w:rsidRDefault="00A85367" w:rsidP="00B141E0">
            <w:pPr>
              <w:spacing w:after="120"/>
              <w:jc w:val="center"/>
              <w:rPr>
                <w:ins w:id="6" w:author="Barbara Zanetti" w:date="2017-01-10T15:06:00Z"/>
                <w:rFonts w:ascii="Calibri" w:eastAsia="Times New Roman" w:hAnsi="Calibri" w:cs="Times New Roman"/>
                <w:b/>
                <w:bCs/>
                <w:color w:val="000000"/>
                <w:sz w:val="15"/>
                <w:szCs w:val="15"/>
              </w:rPr>
            </w:pPr>
          </w:p>
          <w:p w:rsidR="00A85367" w:rsidRPr="006558C8" w:rsidRDefault="00A85367" w:rsidP="00B141E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15"/>
                <w:szCs w:val="15"/>
              </w:rPr>
              <w:t xml:space="preserve">% </w:t>
            </w:r>
            <w:proofErr w:type="spellStart"/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15"/>
                <w:szCs w:val="15"/>
              </w:rPr>
              <w:t>committed</w:t>
            </w:r>
            <w:proofErr w:type="spellEnd"/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15"/>
                <w:szCs w:val="15"/>
              </w:rPr>
              <w:t>amount</w:t>
            </w:r>
            <w:proofErr w:type="spellEnd"/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ab/>
            </w:r>
          </w:p>
          <w:p w:rsidR="00A85367" w:rsidRPr="006558C8" w:rsidRDefault="00A85367" w:rsidP="00B141E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ab/>
            </w:r>
          </w:p>
        </w:tc>
        <w:tc>
          <w:tcPr>
            <w:tcW w:w="479" w:type="pct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BFBFBF"/>
          </w:tcPr>
          <w:p w:rsidR="00A85367" w:rsidRPr="006558C8" w:rsidRDefault="00A85367" w:rsidP="00B141E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</w:p>
          <w:p w:rsidR="00A85367" w:rsidRPr="006558C8" w:rsidRDefault="00A85367" w:rsidP="00B141E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  <w:lang w:val="en-US"/>
              </w:rPr>
              <w:t>Comments</w:t>
            </w:r>
          </w:p>
        </w:tc>
      </w:tr>
      <w:tr w:rsidR="00A85367" w:rsidRPr="006558C8" w:rsidTr="00A85367">
        <w:trPr>
          <w:gridAfter w:val="1"/>
          <w:wAfter w:w="5" w:type="pct"/>
          <w:trHeight w:val="315"/>
        </w:trPr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39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A85367" w:rsidRPr="006558C8" w:rsidRDefault="00A85367" w:rsidP="00B141E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5"/>
                <w:szCs w:val="15"/>
              </w:rPr>
            </w:pPr>
            <w:proofErr w:type="spellStart"/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15"/>
                <w:szCs w:val="15"/>
              </w:rPr>
              <w:t>tipology</w:t>
            </w:r>
            <w:proofErr w:type="spellEnd"/>
          </w:p>
        </w:tc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A85367" w:rsidRPr="006558C8" w:rsidRDefault="00A85367" w:rsidP="00B141E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15"/>
                <w:szCs w:val="15"/>
                <w:lang w:val="en-US"/>
              </w:rPr>
              <w:t>No.</w:t>
            </w:r>
          </w:p>
        </w:tc>
        <w:tc>
          <w:tcPr>
            <w:tcW w:w="23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85367" w:rsidRPr="006558C8" w:rsidRDefault="00A85367" w:rsidP="00B141E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5"/>
                <w:szCs w:val="15"/>
                <w:lang w:val="en-US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15"/>
                <w:szCs w:val="15"/>
              </w:rPr>
              <w:t xml:space="preserve">Date of </w:t>
            </w:r>
            <w:proofErr w:type="spellStart"/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15"/>
                <w:szCs w:val="15"/>
              </w:rPr>
              <w:t>issue</w:t>
            </w:r>
            <w:proofErr w:type="spellEnd"/>
          </w:p>
        </w:tc>
        <w:tc>
          <w:tcPr>
            <w:tcW w:w="24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245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211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22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A85367" w:rsidRPr="006558C8" w:rsidRDefault="00A85367" w:rsidP="00B141E0">
            <w:pPr>
              <w:jc w:val="center"/>
              <w:rPr>
                <w:b/>
                <w:sz w:val="15"/>
                <w:szCs w:val="15"/>
              </w:rPr>
            </w:pPr>
            <w:proofErr w:type="spellStart"/>
            <w:r w:rsidRPr="006558C8">
              <w:rPr>
                <w:b/>
                <w:sz w:val="15"/>
                <w:szCs w:val="15"/>
              </w:rPr>
              <w:t>tipology</w:t>
            </w:r>
            <w:proofErr w:type="spellEnd"/>
          </w:p>
        </w:tc>
        <w:tc>
          <w:tcPr>
            <w:tcW w:w="1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A85367" w:rsidRPr="006558C8" w:rsidRDefault="00A85367" w:rsidP="00B141E0">
            <w:pPr>
              <w:jc w:val="center"/>
              <w:rPr>
                <w:b/>
                <w:sz w:val="15"/>
                <w:szCs w:val="15"/>
              </w:rPr>
            </w:pPr>
            <w:r w:rsidRPr="006558C8">
              <w:rPr>
                <w:b/>
                <w:sz w:val="15"/>
                <w:szCs w:val="15"/>
              </w:rPr>
              <w:t>No.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85367" w:rsidRPr="006558C8" w:rsidRDefault="00A85367" w:rsidP="00B141E0">
            <w:pPr>
              <w:jc w:val="center"/>
              <w:rPr>
                <w:b/>
                <w:sz w:val="15"/>
                <w:szCs w:val="15"/>
              </w:rPr>
            </w:pPr>
            <w:r w:rsidRPr="006558C8">
              <w:rPr>
                <w:b/>
                <w:sz w:val="15"/>
                <w:szCs w:val="15"/>
              </w:rPr>
              <w:t xml:space="preserve">Date of </w:t>
            </w:r>
            <w:proofErr w:type="spellStart"/>
            <w:r w:rsidRPr="006558C8">
              <w:rPr>
                <w:b/>
                <w:sz w:val="15"/>
                <w:szCs w:val="15"/>
              </w:rPr>
              <w:t>issue</w:t>
            </w:r>
            <w:proofErr w:type="spellEnd"/>
          </w:p>
        </w:tc>
        <w:tc>
          <w:tcPr>
            <w:tcW w:w="19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4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85367" w:rsidRPr="006558C8" w:rsidRDefault="00A85367" w:rsidP="00B141E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15"/>
                <w:szCs w:val="15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15"/>
                <w:szCs w:val="15"/>
              </w:rPr>
              <w:t xml:space="preserve">NET </w:t>
            </w:r>
            <w:proofErr w:type="spellStart"/>
            <w:r w:rsidRPr="006558C8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15"/>
                <w:szCs w:val="15"/>
              </w:rPr>
              <w:t>amount</w:t>
            </w:r>
            <w:proofErr w:type="spellEnd"/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A85367" w:rsidRPr="006558C8" w:rsidRDefault="00A85367" w:rsidP="00B141E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15"/>
                <w:szCs w:val="15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15"/>
                <w:szCs w:val="15"/>
              </w:rPr>
              <w:t>VAT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A85367" w:rsidRPr="006558C8" w:rsidRDefault="00A85367" w:rsidP="00B141E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15"/>
                <w:szCs w:val="15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15"/>
                <w:szCs w:val="15"/>
              </w:rPr>
              <w:t>Total</w:t>
            </w:r>
          </w:p>
        </w:tc>
        <w:tc>
          <w:tcPr>
            <w:tcW w:w="25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31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479" w:type="pct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1"/>
                <w:szCs w:val="21"/>
                <w:lang w:val="en-US"/>
              </w:rPr>
            </w:pPr>
          </w:p>
        </w:tc>
      </w:tr>
      <w:tr w:rsidR="00A85367" w:rsidRPr="0055033B" w:rsidTr="00A85367">
        <w:trPr>
          <w:gridAfter w:val="1"/>
          <w:wAfter w:w="5" w:type="pct"/>
          <w:trHeight w:val="315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67" w:rsidRPr="006558C8" w:rsidRDefault="00A85367" w:rsidP="00B141E0">
            <w:pPr>
              <w:spacing w:after="120" w:line="240" w:lineRule="auto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val="en-US"/>
              </w:rPr>
            </w:pPr>
            <w:r w:rsidRPr="006558C8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val="en-US"/>
              </w:rPr>
              <w:t xml:space="preserve">LAG Lead partner coordination costs 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3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  <w:lang w:val="en-US"/>
              </w:rPr>
              <w:t> 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23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  <w:lang w:val="en-US"/>
              </w:rPr>
              <w:t> 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  <w:lang w:val="en-US"/>
              </w:rPr>
              <w:t> </w:t>
            </w:r>
          </w:p>
        </w:tc>
        <w:tc>
          <w:tcPr>
            <w:tcW w:w="2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2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  <w:lang w:val="en-US"/>
              </w:rPr>
              <w:t> </w:t>
            </w:r>
          </w:p>
        </w:tc>
        <w:tc>
          <w:tcPr>
            <w:tcW w:w="2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  <w:lang w:val="en-US"/>
              </w:rPr>
              <w:t> </w:t>
            </w:r>
          </w:p>
        </w:tc>
        <w:tc>
          <w:tcPr>
            <w:tcW w:w="1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85367" w:rsidRPr="006558C8" w:rsidRDefault="00A85367" w:rsidP="00B141E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A85367" w:rsidRPr="006558C8" w:rsidRDefault="00A85367" w:rsidP="00B141E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  <w:lang w:val="en-US"/>
              </w:rPr>
              <w:t> 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  <w:lang w:val="en-US"/>
              </w:rPr>
              <w:t> 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  <w:lang w:val="en-US"/>
              </w:rPr>
              <w:t> 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1"/>
                <w:szCs w:val="21"/>
                <w:lang w:val="en-US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1"/>
                <w:szCs w:val="21"/>
                <w:lang w:val="en-US"/>
              </w:rPr>
              <w:t> 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1"/>
                <w:szCs w:val="21"/>
                <w:lang w:val="en-US"/>
              </w:rPr>
            </w:pPr>
          </w:p>
        </w:tc>
      </w:tr>
      <w:tr w:rsidR="00A85367" w:rsidRPr="006558C8" w:rsidTr="00A85367">
        <w:trPr>
          <w:gridAfter w:val="1"/>
          <w:wAfter w:w="5" w:type="pct"/>
          <w:trHeight w:val="315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67" w:rsidRPr="006558C8" w:rsidRDefault="00A85367" w:rsidP="00B141E0">
            <w:pPr>
              <w:spacing w:after="120" w:line="240" w:lineRule="auto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val="en-US"/>
              </w:rPr>
            </w:pPr>
            <w:r w:rsidRPr="006558C8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val="en-US"/>
              </w:rPr>
              <w:t xml:space="preserve"> Activity ……. 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367" w:rsidRPr="006558C8" w:rsidRDefault="00A85367" w:rsidP="00B141E0">
            <w:pPr>
              <w:spacing w:after="12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3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</w:tcPr>
          <w:p w:rsidR="00A85367" w:rsidRPr="006558C8" w:rsidRDefault="00A85367" w:rsidP="00B141E0">
            <w:pPr>
              <w:spacing w:after="12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A85367" w:rsidRPr="006558C8" w:rsidRDefault="00A85367" w:rsidP="00B141E0">
            <w:pPr>
              <w:spacing w:after="12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85367" w:rsidRPr="006558C8" w:rsidRDefault="00A85367" w:rsidP="00B141E0">
            <w:pPr>
              <w:spacing w:after="12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3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A85367" w:rsidRPr="006558C8" w:rsidRDefault="00A85367" w:rsidP="00B141E0">
            <w:pPr>
              <w:spacing w:after="12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A85367" w:rsidRPr="006558C8" w:rsidRDefault="00A85367" w:rsidP="00B141E0">
            <w:pPr>
              <w:spacing w:after="12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85367" w:rsidRPr="006558C8" w:rsidRDefault="00A85367" w:rsidP="00B141E0">
            <w:pPr>
              <w:spacing w:after="12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A85367" w:rsidRPr="006558C8" w:rsidRDefault="00A85367" w:rsidP="00B141E0">
            <w:pPr>
              <w:spacing w:after="12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A85367" w:rsidRPr="006558C8" w:rsidRDefault="00A85367" w:rsidP="00B141E0">
            <w:pPr>
              <w:spacing w:after="12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85367" w:rsidRPr="006558C8" w:rsidRDefault="00A85367" w:rsidP="00B141E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A85367" w:rsidRPr="006558C8" w:rsidRDefault="00A85367" w:rsidP="00B141E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A85367" w:rsidRPr="006558C8" w:rsidRDefault="00A85367" w:rsidP="00B141E0">
            <w:pPr>
              <w:spacing w:after="12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A85367" w:rsidRPr="006558C8" w:rsidRDefault="00A85367" w:rsidP="00B141E0">
            <w:pPr>
              <w:spacing w:after="12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A85367" w:rsidRPr="006558C8" w:rsidRDefault="00A85367" w:rsidP="00B141E0">
            <w:pPr>
              <w:spacing w:after="12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1"/>
                <w:szCs w:val="21"/>
              </w:rPr>
              <w:t> 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85367" w:rsidRPr="006558C8" w:rsidRDefault="00A85367" w:rsidP="00B141E0">
            <w:pPr>
              <w:spacing w:after="12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1"/>
                <w:szCs w:val="21"/>
              </w:rPr>
            </w:pP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A85367" w:rsidRPr="006558C8" w:rsidRDefault="00A85367" w:rsidP="00B141E0">
            <w:pPr>
              <w:spacing w:after="12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1"/>
                <w:szCs w:val="21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</w:tcPr>
          <w:p w:rsidR="00A85367" w:rsidRPr="006558C8" w:rsidRDefault="00A85367" w:rsidP="00B141E0">
            <w:pPr>
              <w:spacing w:after="12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1"/>
                <w:szCs w:val="21"/>
              </w:rPr>
            </w:pP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85367" w:rsidRPr="006558C8" w:rsidRDefault="00A85367" w:rsidP="00B141E0">
            <w:pPr>
              <w:spacing w:after="12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1"/>
                <w:szCs w:val="21"/>
              </w:rPr>
            </w:pPr>
          </w:p>
        </w:tc>
        <w:tc>
          <w:tcPr>
            <w:tcW w:w="4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85367" w:rsidRPr="006558C8" w:rsidRDefault="00A85367" w:rsidP="00B141E0">
            <w:pPr>
              <w:spacing w:after="12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1"/>
                <w:szCs w:val="21"/>
              </w:rPr>
            </w:pPr>
          </w:p>
        </w:tc>
      </w:tr>
      <w:tr w:rsidR="00A85367" w:rsidRPr="006558C8" w:rsidTr="00A85367">
        <w:trPr>
          <w:gridAfter w:val="1"/>
          <w:wAfter w:w="5" w:type="pct"/>
          <w:trHeight w:val="315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67" w:rsidRPr="006558C8" w:rsidRDefault="00A85367" w:rsidP="00B141E0">
            <w:pPr>
              <w:spacing w:after="120" w:line="240" w:lineRule="auto"/>
              <w:rPr>
                <w:rFonts w:ascii="Calibri" w:eastAsia="Times New Roman" w:hAnsi="Calibri" w:cs="Times New Roman"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color w:val="000000"/>
                <w:sz w:val="21"/>
                <w:szCs w:val="21"/>
              </w:rPr>
              <w:t xml:space="preserve"> Activity ……. 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367" w:rsidRPr="006558C8" w:rsidRDefault="00A85367" w:rsidP="00B141E0">
            <w:pPr>
              <w:spacing w:after="12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3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</w:tcPr>
          <w:p w:rsidR="00A85367" w:rsidRPr="006558C8" w:rsidRDefault="00A85367" w:rsidP="00B141E0">
            <w:pPr>
              <w:spacing w:after="12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A85367" w:rsidRPr="006558C8" w:rsidRDefault="00A85367" w:rsidP="00B141E0">
            <w:pPr>
              <w:spacing w:after="12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85367" w:rsidRPr="006558C8" w:rsidRDefault="00A85367" w:rsidP="00B141E0">
            <w:pPr>
              <w:spacing w:after="12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3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A85367" w:rsidRPr="006558C8" w:rsidRDefault="00A85367" w:rsidP="00B141E0">
            <w:pPr>
              <w:spacing w:after="12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A85367" w:rsidRPr="006558C8" w:rsidRDefault="00A85367" w:rsidP="00B141E0">
            <w:pPr>
              <w:spacing w:after="12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85367" w:rsidRPr="006558C8" w:rsidRDefault="00A85367" w:rsidP="00B141E0">
            <w:pPr>
              <w:spacing w:after="12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A85367" w:rsidRPr="006558C8" w:rsidRDefault="00A85367" w:rsidP="00B141E0">
            <w:pPr>
              <w:spacing w:after="12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A85367" w:rsidRPr="006558C8" w:rsidRDefault="00A85367" w:rsidP="00B141E0">
            <w:pPr>
              <w:spacing w:after="12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85367" w:rsidRPr="006558C8" w:rsidRDefault="00A85367" w:rsidP="00B141E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A85367" w:rsidRPr="006558C8" w:rsidRDefault="00A85367" w:rsidP="00B141E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A85367" w:rsidRPr="006558C8" w:rsidRDefault="00A85367" w:rsidP="00B141E0">
            <w:pPr>
              <w:spacing w:after="12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A85367" w:rsidRPr="006558C8" w:rsidRDefault="00A85367" w:rsidP="00B141E0">
            <w:pPr>
              <w:spacing w:after="12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A85367" w:rsidRPr="006558C8" w:rsidRDefault="00A85367" w:rsidP="00B141E0">
            <w:pPr>
              <w:spacing w:after="12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1"/>
                <w:szCs w:val="21"/>
              </w:rPr>
              <w:t> 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85367" w:rsidRPr="006558C8" w:rsidRDefault="00A85367" w:rsidP="00B141E0">
            <w:pPr>
              <w:spacing w:after="12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1"/>
                <w:szCs w:val="21"/>
              </w:rPr>
            </w:pP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A85367" w:rsidRPr="006558C8" w:rsidRDefault="00A85367" w:rsidP="00B141E0">
            <w:pPr>
              <w:spacing w:after="12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1"/>
                <w:szCs w:val="21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</w:tcPr>
          <w:p w:rsidR="00A85367" w:rsidRPr="006558C8" w:rsidRDefault="00A85367" w:rsidP="00B141E0">
            <w:pPr>
              <w:spacing w:after="12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1"/>
                <w:szCs w:val="21"/>
              </w:rPr>
            </w:pP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85367" w:rsidRPr="006558C8" w:rsidRDefault="00A85367" w:rsidP="00B141E0">
            <w:pPr>
              <w:spacing w:after="12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1"/>
                <w:szCs w:val="21"/>
              </w:rPr>
            </w:pPr>
          </w:p>
        </w:tc>
        <w:tc>
          <w:tcPr>
            <w:tcW w:w="4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85367" w:rsidRPr="006558C8" w:rsidRDefault="00A85367" w:rsidP="00B141E0">
            <w:pPr>
              <w:spacing w:after="12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1"/>
                <w:szCs w:val="21"/>
              </w:rPr>
            </w:pPr>
          </w:p>
        </w:tc>
      </w:tr>
      <w:tr w:rsidR="00A85367" w:rsidRPr="006558C8" w:rsidTr="00A85367">
        <w:trPr>
          <w:gridAfter w:val="1"/>
          <w:wAfter w:w="5" w:type="pct"/>
          <w:trHeight w:val="63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 xml:space="preserve"> Total Common </w:t>
            </w:r>
            <w:proofErr w:type="spellStart"/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Actions</w:t>
            </w:r>
            <w:proofErr w:type="spellEnd"/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3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3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A85367" w:rsidRPr="006558C8" w:rsidRDefault="00A85367" w:rsidP="00B141E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85367" w:rsidRPr="006558C8" w:rsidRDefault="00A85367" w:rsidP="00B141E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1"/>
                <w:szCs w:val="21"/>
              </w:rPr>
              <w:t> 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1"/>
                <w:szCs w:val="21"/>
              </w:rPr>
            </w:pP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1"/>
                <w:szCs w:val="21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1"/>
                <w:szCs w:val="21"/>
              </w:rPr>
            </w:pP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1"/>
                <w:szCs w:val="21"/>
              </w:rPr>
            </w:pPr>
          </w:p>
        </w:tc>
        <w:tc>
          <w:tcPr>
            <w:tcW w:w="4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1"/>
                <w:szCs w:val="21"/>
              </w:rPr>
            </w:pPr>
          </w:p>
        </w:tc>
      </w:tr>
      <w:tr w:rsidR="00A85367" w:rsidRPr="006558C8" w:rsidTr="00A85367">
        <w:trPr>
          <w:gridAfter w:val="1"/>
          <w:wAfter w:w="5" w:type="pct"/>
          <w:trHeight w:val="315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 xml:space="preserve"> Local </w:t>
            </w:r>
            <w:proofErr w:type="spellStart"/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actions</w:t>
            </w:r>
            <w:proofErr w:type="spellEnd"/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3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3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</w:tcPr>
          <w:p w:rsidR="00A85367" w:rsidRPr="006558C8" w:rsidRDefault="00A85367" w:rsidP="00B141E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A85367" w:rsidRPr="006558C8" w:rsidRDefault="00A85367" w:rsidP="00B141E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1"/>
                <w:szCs w:val="21"/>
              </w:rPr>
              <w:t> 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1"/>
                <w:szCs w:val="21"/>
              </w:rPr>
            </w:pP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1"/>
                <w:szCs w:val="21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1"/>
                <w:szCs w:val="21"/>
              </w:rPr>
            </w:pP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1"/>
                <w:szCs w:val="21"/>
              </w:rPr>
            </w:pPr>
          </w:p>
        </w:tc>
        <w:tc>
          <w:tcPr>
            <w:tcW w:w="4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1"/>
                <w:szCs w:val="21"/>
              </w:rPr>
            </w:pPr>
          </w:p>
        </w:tc>
      </w:tr>
      <w:tr w:rsidR="00A85367" w:rsidRPr="006558C8" w:rsidTr="00A85367">
        <w:trPr>
          <w:gridAfter w:val="1"/>
          <w:wAfter w:w="5" w:type="pct"/>
          <w:trHeight w:val="315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67" w:rsidRPr="006558C8" w:rsidRDefault="00A85367" w:rsidP="00B141E0">
            <w:pPr>
              <w:spacing w:after="120" w:line="240" w:lineRule="auto"/>
              <w:rPr>
                <w:rFonts w:ascii="Calibri" w:eastAsia="Times New Roman" w:hAnsi="Calibri" w:cs="Times New Roman"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color w:val="000000"/>
                <w:sz w:val="21"/>
                <w:szCs w:val="21"/>
              </w:rPr>
              <w:t xml:space="preserve"> Activity……. 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367" w:rsidRPr="006558C8" w:rsidRDefault="00A85367" w:rsidP="00B141E0">
            <w:pPr>
              <w:spacing w:after="120" w:line="240" w:lineRule="auto"/>
              <w:contextualSpacing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3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A85367" w:rsidRPr="006558C8" w:rsidRDefault="00A85367" w:rsidP="00B141E0">
            <w:pPr>
              <w:spacing w:after="120" w:line="240" w:lineRule="auto"/>
              <w:contextualSpacing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A85367" w:rsidRPr="006558C8" w:rsidRDefault="00A85367" w:rsidP="00B141E0">
            <w:pPr>
              <w:spacing w:after="120" w:line="240" w:lineRule="auto"/>
              <w:contextualSpacing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85367" w:rsidRPr="006558C8" w:rsidRDefault="00A85367" w:rsidP="00B141E0">
            <w:pPr>
              <w:spacing w:after="120" w:line="240" w:lineRule="auto"/>
              <w:contextualSpacing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3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A85367" w:rsidRPr="006558C8" w:rsidRDefault="00A85367" w:rsidP="00B141E0">
            <w:pPr>
              <w:spacing w:after="120" w:line="240" w:lineRule="auto"/>
              <w:contextualSpacing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A85367" w:rsidRPr="006558C8" w:rsidRDefault="00A85367" w:rsidP="00B141E0">
            <w:pPr>
              <w:spacing w:after="12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85367" w:rsidRPr="006558C8" w:rsidRDefault="00A85367" w:rsidP="00B141E0">
            <w:pPr>
              <w:spacing w:after="12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1"/>
                <w:szCs w:val="21"/>
              </w:rPr>
            </w:pPr>
          </w:p>
        </w:tc>
        <w:tc>
          <w:tcPr>
            <w:tcW w:w="2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A85367" w:rsidRPr="006558C8" w:rsidRDefault="00A85367" w:rsidP="00B141E0">
            <w:pPr>
              <w:spacing w:after="12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A85367" w:rsidRPr="006558C8" w:rsidRDefault="00A85367" w:rsidP="00B141E0">
            <w:pPr>
              <w:spacing w:after="120" w:line="240" w:lineRule="auto"/>
              <w:contextualSpacing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85367" w:rsidRPr="006558C8" w:rsidRDefault="00A85367" w:rsidP="00B141E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A85367" w:rsidRPr="006558C8" w:rsidRDefault="00A85367" w:rsidP="00B141E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A85367" w:rsidRPr="006558C8" w:rsidRDefault="00A85367" w:rsidP="00B141E0">
            <w:pPr>
              <w:spacing w:after="12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A85367" w:rsidRPr="006558C8" w:rsidRDefault="00A85367" w:rsidP="00B141E0">
            <w:pPr>
              <w:spacing w:after="12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A85367" w:rsidRPr="006558C8" w:rsidRDefault="00A85367" w:rsidP="00B141E0">
            <w:pPr>
              <w:spacing w:after="120" w:line="240" w:lineRule="auto"/>
              <w:contextualSpacing/>
              <w:rPr>
                <w:rFonts w:ascii="Calibri" w:eastAsia="Times New Roman" w:hAnsi="Calibri" w:cs="Times New Roman"/>
                <w:i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i/>
                <w:color w:val="000000"/>
                <w:sz w:val="21"/>
                <w:szCs w:val="21"/>
              </w:rPr>
              <w:t> 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85367" w:rsidRPr="006558C8" w:rsidRDefault="00A85367" w:rsidP="00B141E0">
            <w:pPr>
              <w:spacing w:after="120" w:line="240" w:lineRule="auto"/>
              <w:contextualSpacing/>
              <w:rPr>
                <w:rFonts w:ascii="Calibri" w:eastAsia="Times New Roman" w:hAnsi="Calibri" w:cs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A85367" w:rsidRPr="006558C8" w:rsidRDefault="00A85367" w:rsidP="00B141E0">
            <w:pPr>
              <w:spacing w:after="120" w:line="240" w:lineRule="auto"/>
              <w:contextualSpacing/>
              <w:rPr>
                <w:rFonts w:ascii="Calibri" w:eastAsia="Times New Roman" w:hAnsi="Calibri" w:cs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</w:tcPr>
          <w:p w:rsidR="00A85367" w:rsidRPr="006558C8" w:rsidRDefault="00A85367" w:rsidP="00B141E0">
            <w:pPr>
              <w:spacing w:after="120" w:line="240" w:lineRule="auto"/>
              <w:contextualSpacing/>
              <w:rPr>
                <w:rFonts w:ascii="Calibri" w:eastAsia="Times New Roman" w:hAnsi="Calibri" w:cs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85367" w:rsidRPr="006558C8" w:rsidRDefault="00A85367" w:rsidP="00B141E0">
            <w:pPr>
              <w:spacing w:after="120" w:line="240" w:lineRule="auto"/>
              <w:contextualSpacing/>
              <w:rPr>
                <w:rFonts w:ascii="Calibri" w:eastAsia="Times New Roman" w:hAnsi="Calibri" w:cs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4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85367" w:rsidRPr="006558C8" w:rsidRDefault="00A85367" w:rsidP="00B141E0">
            <w:pPr>
              <w:spacing w:after="120" w:line="240" w:lineRule="auto"/>
              <w:contextualSpacing/>
              <w:rPr>
                <w:rFonts w:ascii="Calibri" w:eastAsia="Times New Roman" w:hAnsi="Calibri" w:cs="Times New Roman"/>
                <w:i/>
                <w:color w:val="000000"/>
                <w:sz w:val="21"/>
                <w:szCs w:val="21"/>
              </w:rPr>
            </w:pPr>
          </w:p>
        </w:tc>
      </w:tr>
      <w:tr w:rsidR="00A85367" w:rsidRPr="006558C8" w:rsidTr="00A85367">
        <w:trPr>
          <w:gridAfter w:val="1"/>
          <w:wAfter w:w="5" w:type="pct"/>
          <w:trHeight w:val="315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67" w:rsidRPr="006558C8" w:rsidRDefault="00A85367" w:rsidP="00B141E0">
            <w:pPr>
              <w:spacing w:after="120" w:line="240" w:lineRule="auto"/>
              <w:rPr>
                <w:rFonts w:ascii="Calibri" w:eastAsia="Times New Roman" w:hAnsi="Calibri" w:cs="Times New Roman"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color w:val="000000"/>
                <w:sz w:val="21"/>
                <w:szCs w:val="21"/>
              </w:rPr>
              <w:t xml:space="preserve"> Activity……. 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367" w:rsidRPr="006558C8" w:rsidRDefault="00A85367" w:rsidP="00B141E0">
            <w:pPr>
              <w:spacing w:after="120" w:line="240" w:lineRule="auto"/>
              <w:contextualSpacing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3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A85367" w:rsidRPr="006558C8" w:rsidRDefault="00A85367" w:rsidP="00B141E0">
            <w:pPr>
              <w:spacing w:after="120" w:line="240" w:lineRule="auto"/>
              <w:contextualSpacing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A85367" w:rsidRPr="006558C8" w:rsidRDefault="00A85367" w:rsidP="00B141E0">
            <w:pPr>
              <w:spacing w:after="120" w:line="240" w:lineRule="auto"/>
              <w:contextualSpacing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85367" w:rsidRPr="006558C8" w:rsidRDefault="00A85367" w:rsidP="00B141E0">
            <w:pPr>
              <w:spacing w:after="120" w:line="240" w:lineRule="auto"/>
              <w:contextualSpacing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3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A85367" w:rsidRPr="006558C8" w:rsidRDefault="00A85367" w:rsidP="00B141E0">
            <w:pPr>
              <w:spacing w:after="120" w:line="240" w:lineRule="auto"/>
              <w:contextualSpacing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A85367" w:rsidRPr="006558C8" w:rsidRDefault="00A85367" w:rsidP="00B141E0">
            <w:pPr>
              <w:spacing w:after="12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85367" w:rsidRPr="006558C8" w:rsidRDefault="00A85367" w:rsidP="00B141E0">
            <w:pPr>
              <w:spacing w:after="12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1"/>
                <w:szCs w:val="21"/>
              </w:rPr>
            </w:pPr>
          </w:p>
        </w:tc>
        <w:tc>
          <w:tcPr>
            <w:tcW w:w="2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A85367" w:rsidRPr="006558C8" w:rsidRDefault="00A85367" w:rsidP="00B141E0">
            <w:pPr>
              <w:spacing w:after="12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A85367" w:rsidRPr="006558C8" w:rsidRDefault="00A85367" w:rsidP="00B141E0">
            <w:pPr>
              <w:spacing w:after="120" w:line="240" w:lineRule="auto"/>
              <w:contextualSpacing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85367" w:rsidRPr="006558C8" w:rsidRDefault="00A85367" w:rsidP="00B141E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A85367" w:rsidRPr="006558C8" w:rsidRDefault="00A85367" w:rsidP="00B141E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A85367" w:rsidRPr="006558C8" w:rsidRDefault="00A85367" w:rsidP="00B141E0">
            <w:pPr>
              <w:spacing w:after="12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A85367" w:rsidRPr="006558C8" w:rsidRDefault="00A85367" w:rsidP="00B141E0">
            <w:pPr>
              <w:spacing w:after="12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A85367" w:rsidRPr="006558C8" w:rsidRDefault="00A85367" w:rsidP="00B141E0">
            <w:pPr>
              <w:spacing w:after="120" w:line="240" w:lineRule="auto"/>
              <w:contextualSpacing/>
              <w:rPr>
                <w:rFonts w:ascii="Calibri" w:eastAsia="Times New Roman" w:hAnsi="Calibri" w:cs="Times New Roman"/>
                <w:i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i/>
                <w:color w:val="000000"/>
                <w:sz w:val="21"/>
                <w:szCs w:val="21"/>
              </w:rPr>
              <w:t> 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85367" w:rsidRPr="006558C8" w:rsidRDefault="00A85367" w:rsidP="00B141E0">
            <w:pPr>
              <w:spacing w:after="120" w:line="240" w:lineRule="auto"/>
              <w:contextualSpacing/>
              <w:rPr>
                <w:rFonts w:ascii="Calibri" w:eastAsia="Times New Roman" w:hAnsi="Calibri" w:cs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A85367" w:rsidRPr="006558C8" w:rsidRDefault="00A85367" w:rsidP="00B141E0">
            <w:pPr>
              <w:spacing w:after="120" w:line="240" w:lineRule="auto"/>
              <w:contextualSpacing/>
              <w:rPr>
                <w:rFonts w:ascii="Calibri" w:eastAsia="Times New Roman" w:hAnsi="Calibri" w:cs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</w:tcPr>
          <w:p w:rsidR="00A85367" w:rsidRPr="006558C8" w:rsidRDefault="00A85367" w:rsidP="00B141E0">
            <w:pPr>
              <w:spacing w:after="120" w:line="240" w:lineRule="auto"/>
              <w:contextualSpacing/>
              <w:rPr>
                <w:rFonts w:ascii="Calibri" w:eastAsia="Times New Roman" w:hAnsi="Calibri" w:cs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85367" w:rsidRPr="006558C8" w:rsidRDefault="00A85367" w:rsidP="00B141E0">
            <w:pPr>
              <w:spacing w:after="120" w:line="240" w:lineRule="auto"/>
              <w:contextualSpacing/>
              <w:rPr>
                <w:rFonts w:ascii="Calibri" w:eastAsia="Times New Roman" w:hAnsi="Calibri" w:cs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4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85367" w:rsidRPr="006558C8" w:rsidRDefault="00A85367" w:rsidP="00B141E0">
            <w:pPr>
              <w:spacing w:after="120" w:line="240" w:lineRule="auto"/>
              <w:contextualSpacing/>
              <w:rPr>
                <w:rFonts w:ascii="Calibri" w:eastAsia="Times New Roman" w:hAnsi="Calibri" w:cs="Times New Roman"/>
                <w:i/>
                <w:color w:val="000000"/>
                <w:sz w:val="21"/>
                <w:szCs w:val="21"/>
              </w:rPr>
            </w:pPr>
          </w:p>
        </w:tc>
      </w:tr>
      <w:tr w:rsidR="00A85367" w:rsidRPr="006558C8" w:rsidTr="00A85367">
        <w:trPr>
          <w:gridAfter w:val="1"/>
          <w:wAfter w:w="5" w:type="pct"/>
          <w:trHeight w:val="33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85367" w:rsidRPr="006558C8" w:rsidRDefault="00A85367" w:rsidP="00B141E0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 xml:space="preserve"> Total Local </w:t>
            </w:r>
            <w:proofErr w:type="spellStart"/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Actions</w:t>
            </w:r>
            <w:proofErr w:type="spellEnd"/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397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33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25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A85367" w:rsidRPr="006558C8" w:rsidRDefault="00A85367" w:rsidP="00B141E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85367" w:rsidRPr="006558C8" w:rsidRDefault="00A85367" w:rsidP="00B141E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1"/>
                <w:szCs w:val="21"/>
              </w:rPr>
              <w:t> 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1"/>
                <w:szCs w:val="21"/>
              </w:rPr>
            </w:pP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1"/>
                <w:szCs w:val="21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1"/>
                <w:szCs w:val="21"/>
              </w:rPr>
            </w:pP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1"/>
                <w:szCs w:val="21"/>
              </w:rPr>
            </w:pPr>
          </w:p>
        </w:tc>
        <w:tc>
          <w:tcPr>
            <w:tcW w:w="479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1"/>
                <w:szCs w:val="21"/>
              </w:rPr>
            </w:pPr>
          </w:p>
        </w:tc>
      </w:tr>
      <w:tr w:rsidR="00A85367" w:rsidRPr="006558C8" w:rsidTr="00A85367">
        <w:trPr>
          <w:gridAfter w:val="2"/>
          <w:wAfter w:w="135" w:type="pct"/>
          <w:trHeight w:val="645"/>
        </w:trPr>
        <w:tc>
          <w:tcPr>
            <w:tcW w:w="3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85367" w:rsidRPr="006558C8" w:rsidRDefault="00A85367" w:rsidP="00B141E0">
            <w:pPr>
              <w:spacing w:after="120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1"/>
                <w:szCs w:val="21"/>
              </w:rPr>
              <w:t xml:space="preserve"> Total </w:t>
            </w:r>
            <w:proofErr w:type="spellStart"/>
            <w:r w:rsidRPr="006558C8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1"/>
                <w:szCs w:val="21"/>
              </w:rPr>
              <w:t>local</w:t>
            </w:r>
            <w:proofErr w:type="spellEnd"/>
            <w:r w:rsidRPr="006558C8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1"/>
                <w:szCs w:val="21"/>
              </w:rPr>
              <w:t xml:space="preserve"> +common </w:t>
            </w:r>
            <w:proofErr w:type="spellStart"/>
            <w:r w:rsidRPr="006558C8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1"/>
                <w:szCs w:val="21"/>
              </w:rPr>
              <w:t>actions</w:t>
            </w:r>
            <w:proofErr w:type="spellEnd"/>
            <w:r w:rsidRPr="006558C8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397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6558C8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355" w:type="pct"/>
            <w:gridSpan w:val="3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2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color w:val="000000"/>
                <w:sz w:val="21"/>
                <w:szCs w:val="21"/>
              </w:rPr>
            </w:pPr>
          </w:p>
        </w:tc>
        <w:tc>
          <w:tcPr>
            <w:tcW w:w="25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color w:val="000000"/>
                <w:sz w:val="21"/>
                <w:szCs w:val="21"/>
              </w:rPr>
            </w:pPr>
          </w:p>
        </w:tc>
        <w:tc>
          <w:tcPr>
            <w:tcW w:w="2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color w:val="000000"/>
                <w:sz w:val="21"/>
                <w:szCs w:val="21"/>
              </w:rPr>
            </w:pPr>
          </w:p>
        </w:tc>
        <w:tc>
          <w:tcPr>
            <w:tcW w:w="255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color w:val="000000"/>
                <w:sz w:val="21"/>
                <w:szCs w:val="21"/>
              </w:rPr>
            </w:pPr>
          </w:p>
        </w:tc>
        <w:tc>
          <w:tcPr>
            <w:tcW w:w="7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color w:val="000000"/>
                <w:sz w:val="21"/>
                <w:szCs w:val="21"/>
              </w:rPr>
            </w:pPr>
          </w:p>
        </w:tc>
        <w:tc>
          <w:tcPr>
            <w:tcW w:w="51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color w:val="000000"/>
                <w:sz w:val="21"/>
                <w:szCs w:val="21"/>
              </w:rPr>
            </w:pPr>
          </w:p>
        </w:tc>
        <w:tc>
          <w:tcPr>
            <w:tcW w:w="16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color w:val="000000"/>
                <w:sz w:val="21"/>
                <w:szCs w:val="21"/>
              </w:rPr>
            </w:pPr>
          </w:p>
        </w:tc>
        <w:tc>
          <w:tcPr>
            <w:tcW w:w="2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color w:val="000000"/>
                <w:sz w:val="21"/>
                <w:szCs w:val="21"/>
              </w:rPr>
            </w:pPr>
          </w:p>
        </w:tc>
        <w:tc>
          <w:tcPr>
            <w:tcW w:w="2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color w:val="000000"/>
                <w:sz w:val="21"/>
                <w:szCs w:val="21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color w:val="000000"/>
                <w:sz w:val="21"/>
                <w:szCs w:val="21"/>
              </w:rPr>
            </w:pPr>
          </w:p>
        </w:tc>
        <w:tc>
          <w:tcPr>
            <w:tcW w:w="4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color w:val="000000"/>
                <w:sz w:val="21"/>
                <w:szCs w:val="21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</w:tcPr>
          <w:p w:rsidR="00A85367" w:rsidRPr="006558C8" w:rsidRDefault="00A85367" w:rsidP="00B141E0">
            <w:pPr>
              <w:rPr>
                <w:rFonts w:ascii="Calibri" w:eastAsia="Times New Roman" w:hAnsi="Calibri" w:cs="Times New Roman"/>
                <w:color w:val="000000"/>
                <w:sz w:val="21"/>
                <w:szCs w:val="21"/>
              </w:rPr>
            </w:pPr>
          </w:p>
        </w:tc>
      </w:tr>
    </w:tbl>
    <w:p w:rsidR="008A724D" w:rsidRDefault="00A85367"/>
    <w:sectPr w:rsidR="008A724D" w:rsidSect="00A85367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367"/>
    <w:rsid w:val="00A85367"/>
    <w:rsid w:val="00B034CF"/>
    <w:rsid w:val="00E47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8536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5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53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8536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5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53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Zanetti</dc:creator>
  <cp:lastModifiedBy>Barbara Zanetti</cp:lastModifiedBy>
  <cp:revision>1</cp:revision>
  <dcterms:created xsi:type="dcterms:W3CDTF">2017-03-02T12:10:00Z</dcterms:created>
  <dcterms:modified xsi:type="dcterms:W3CDTF">2017-03-02T12:12:00Z</dcterms:modified>
</cp:coreProperties>
</file>